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FA75E" w14:textId="77777777" w:rsidR="009A72EF" w:rsidRDefault="009A72EF" w:rsidP="0020527E">
      <w:pPr>
        <w:spacing w:after="0" w:line="240" w:lineRule="auto"/>
        <w:ind w:right="1139"/>
        <w:contextualSpacing/>
        <w:outlineLvl w:val="0"/>
        <w:rPr>
          <w:rFonts w:cs="Arial"/>
          <w:b/>
          <w:color w:val="1F497D"/>
        </w:rPr>
      </w:pPr>
      <w:bookmarkStart w:id="0" w:name="_Ref494968963"/>
    </w:p>
    <w:p w14:paraId="79C1BE95" w14:textId="77777777" w:rsidR="0020527E" w:rsidRDefault="0020527E" w:rsidP="0020527E">
      <w:pPr>
        <w:spacing w:after="0" w:line="240" w:lineRule="auto"/>
        <w:ind w:right="1139"/>
        <w:contextualSpacing/>
        <w:outlineLvl w:val="0"/>
        <w:rPr>
          <w:rFonts w:cs="Arial"/>
          <w:b/>
          <w:color w:val="1F497D"/>
          <w:highlight w:val="yellow"/>
        </w:rPr>
      </w:pPr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2A456A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2A456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2A456A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2A456A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2A456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2A456A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2A456A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2A456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2A456A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2A456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2A456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A512A1" w:rsidP="002A456A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2A456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2A456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326F86C9" w:rsidR="00AD4FD2" w:rsidRPr="00A42D69" w:rsidRDefault="00547EFD" w:rsidP="002A456A">
            <w:pPr>
              <w:spacing w:before="120" w:after="120"/>
            </w:pPr>
            <w:r>
              <w:t xml:space="preserve">Miestna akčná skupina </w:t>
            </w:r>
            <w:r w:rsidR="00651EF3">
              <w:t>ROŇAVA, o.z.</w:t>
            </w:r>
          </w:p>
        </w:tc>
      </w:tr>
      <w:tr w:rsidR="00AD4FD2" w:rsidRPr="00A42D69" w14:paraId="5F2CF32D" w14:textId="77777777" w:rsidTr="002A456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2A456A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E715D5E" w:rsidR="00AD4FD2" w:rsidRPr="00A42D69" w:rsidRDefault="00A512A1" w:rsidP="002A456A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977B9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594B6B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A60627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A60627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594B6B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A60627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A60627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A60627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0151B6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0151B6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0151B6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0151B6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0151B6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0151B6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0151B6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A50292" w:rsidRDefault="00CC0852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A50292" w:rsidRDefault="00CC0852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0151B6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0151B6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5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0151B6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0151B6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0151B6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61823070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8B0F49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A50292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A50292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0151B6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0151B6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0151B6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8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A50292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0151B6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9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0151B6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471ECCA8" w:rsidR="00B64CBF" w:rsidRPr="00A50292" w:rsidRDefault="00C007C8" w:rsidP="00D2370B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0151B6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0151B6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10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A50292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0151B6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A50292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0151B6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11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0151B6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A50292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A50292">
              <w:rPr>
                <w:rFonts w:asciiTheme="minorHAnsi" w:hAnsiTheme="minorHAnsi" w:cstheme="minorHAnsi"/>
              </w:rPr>
              <w:t>2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168AD997" w:rsidR="00C007C8" w:rsidRPr="00A50292" w:rsidRDefault="000224A8" w:rsidP="000224A8">
            <w:pPr>
              <w:jc w:val="center"/>
              <w:rPr>
                <w:rFonts w:asciiTheme="minorHAnsi" w:hAnsiTheme="minorHAnsi" w:cstheme="minorHAnsi"/>
              </w:rPr>
            </w:pPr>
            <w:ins w:id="1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1 bod</w:t>
              </w:r>
            </w:ins>
            <w:del w:id="2" w:author="Autor">
              <w:r w:rsidR="00C007C8" w:rsidRPr="00A50292" w:rsidDel="000224A8">
                <w:rPr>
                  <w:rFonts w:asciiTheme="minorHAnsi" w:eastAsia="Times New Roman" w:hAnsiTheme="minorHAnsi" w:cstheme="minorHAnsi"/>
                  <w:lang w:eastAsia="sk-SK"/>
                </w:rPr>
                <w:delText>0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A50292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327E4271" w:rsidR="00C007C8" w:rsidRPr="00A50292" w:rsidRDefault="000224A8" w:rsidP="000224A8">
            <w:pPr>
              <w:jc w:val="center"/>
              <w:rPr>
                <w:rFonts w:asciiTheme="minorHAnsi" w:hAnsiTheme="minorHAnsi" w:cstheme="minorHAnsi"/>
              </w:rPr>
            </w:pPr>
            <w:ins w:id="3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2 body</w:t>
              </w:r>
            </w:ins>
            <w:del w:id="4" w:author="Autor">
              <w:r w:rsidR="00C007C8" w:rsidRPr="00A50292" w:rsidDel="000224A8">
                <w:rPr>
                  <w:rFonts w:asciiTheme="minorHAnsi" w:eastAsia="Times New Roman" w:hAnsiTheme="minorHAnsi" w:cstheme="minorHAnsi"/>
                  <w:lang w:eastAsia="sk-SK"/>
                </w:rPr>
                <w:delText>4 body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A50292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6FF7B434" w:rsidR="00C007C8" w:rsidRPr="00A50292" w:rsidRDefault="000224A8" w:rsidP="000224A8">
            <w:pPr>
              <w:jc w:val="center"/>
              <w:rPr>
                <w:rFonts w:asciiTheme="minorHAnsi" w:hAnsiTheme="minorHAnsi" w:cstheme="minorHAnsi"/>
              </w:rPr>
            </w:pPr>
            <w:ins w:id="5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3 body</w:t>
              </w:r>
            </w:ins>
            <w:del w:id="6" w:author="Autor">
              <w:r w:rsidR="00C007C8" w:rsidRPr="00A50292" w:rsidDel="000224A8">
                <w:rPr>
                  <w:rFonts w:asciiTheme="minorHAnsi" w:eastAsia="Times New Roman" w:hAnsiTheme="minorHAnsi" w:cstheme="minorHAnsi"/>
                  <w:lang w:eastAsia="sk-SK"/>
                </w:rPr>
                <w:delText>8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A50292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</w:t>
            </w:r>
            <w:r w:rsidR="000C3DE4" w:rsidRPr="00A50292">
              <w:rPr>
                <w:rFonts w:asciiTheme="minorHAnsi" w:hAnsiTheme="minorHAnsi" w:cstheme="minorHAnsi"/>
              </w:rPr>
              <w:t>3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A50292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Pr="00A5029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A50292" w:rsidRDefault="00AD4FD2">
      <w:pPr>
        <w:rPr>
          <w:rFonts w:cs="Arial"/>
          <w:b/>
          <w:color w:val="000000" w:themeColor="text1"/>
        </w:rPr>
      </w:pPr>
      <w:r w:rsidRPr="00A50292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0B2734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0B2734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B2734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0B2734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B2734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0B2734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0B2734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0B2734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0B2734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0B2734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0B2734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B273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60EDD66F" w:rsidR="009459EB" w:rsidRPr="000B2734" w:rsidRDefault="00E00957" w:rsidP="000224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0224A8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87F6BC2" w:rsidR="009459EB" w:rsidRPr="000B2734" w:rsidRDefault="000224A8" w:rsidP="000224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7" w:author="Autor">
              <w:r>
                <w:rPr>
                  <w:rFonts w:asciiTheme="minorHAnsi" w:hAnsiTheme="minorHAnsi" w:cs="Arial"/>
                  <w:color w:val="000000" w:themeColor="text1"/>
                </w:rPr>
                <w:t>1 - 3</w:t>
              </w:r>
            </w:ins>
            <w:del w:id="8" w:author="Autor">
              <w:r w:rsidR="00E00957" w:rsidRPr="000B2734" w:rsidDel="000224A8">
                <w:rPr>
                  <w:rFonts w:asciiTheme="minorHAnsi" w:hAnsiTheme="minorHAnsi" w:cs="Arial"/>
                  <w:color w:val="000000" w:themeColor="text1"/>
                </w:rPr>
                <w:delText>0 – 8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E0F6CD8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9" w:author="Autor">
              <w:r w:rsidRPr="000B2734" w:rsidDel="000224A8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10" w:author="Autor">
              <w:r w:rsidR="000224A8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E00957" w:rsidRPr="000B2734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B2734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3BEB7051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11" w:author="Autor">
              <w:r w:rsidRPr="000B2734" w:rsidDel="000224A8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12" w:author="Autor">
              <w:r w:rsidR="000224A8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B41B55" w:rsidRPr="000B2734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0B2734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B2734"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0B2734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05EDA54F" w:rsidR="00B41B55" w:rsidRPr="000B2734" w:rsidRDefault="000224A8" w:rsidP="000224A8">
            <w:pPr>
              <w:jc w:val="center"/>
              <w:rPr>
                <w:rFonts w:cs="Arial"/>
                <w:b/>
                <w:color w:val="000000" w:themeColor="text1"/>
              </w:rPr>
            </w:pPr>
            <w:ins w:id="13" w:author="Autor">
              <w:r>
                <w:rPr>
                  <w:rFonts w:cs="Arial"/>
                  <w:b/>
                  <w:color w:val="000000" w:themeColor="text1"/>
                </w:rPr>
                <w:t>15</w:t>
              </w:r>
            </w:ins>
            <w:del w:id="14" w:author="Autor">
              <w:r w:rsidR="009B342C" w:rsidRPr="000B2734" w:rsidDel="000224A8">
                <w:rPr>
                  <w:rFonts w:cs="Arial"/>
                  <w:b/>
                  <w:color w:val="000000" w:themeColor="text1"/>
                </w:rPr>
                <w:delText>20</w:delText>
              </w:r>
            </w:del>
          </w:p>
        </w:tc>
      </w:tr>
    </w:tbl>
    <w:p w14:paraId="190BEF2A" w14:textId="77777777" w:rsidR="00B64CBF" w:rsidRPr="000B2734" w:rsidRDefault="00B64CB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2B432042" w:rsidR="00340A2A" w:rsidRPr="00B64CBF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Bodové kritériá musia byť splnené na minimálne 60%</w:t>
      </w:r>
      <w:r w:rsidR="003A3DF2" w:rsidRPr="000B2734">
        <w:rPr>
          <w:rFonts w:cs="Arial"/>
          <w:b/>
          <w:color w:val="000000" w:themeColor="text1"/>
        </w:rPr>
        <w:t xml:space="preserve">, t.j. ŽoPr musí získať minimálne </w:t>
      </w:r>
      <w:ins w:id="15" w:author="Autor">
        <w:r w:rsidR="000224A8">
          <w:rPr>
            <w:rFonts w:cs="Arial"/>
            <w:b/>
            <w:color w:val="000000" w:themeColor="text1"/>
          </w:rPr>
          <w:t>9</w:t>
        </w:r>
      </w:ins>
      <w:del w:id="16" w:author="Autor">
        <w:r w:rsidR="00E00957" w:rsidRPr="000B2734" w:rsidDel="000224A8">
          <w:rPr>
            <w:rFonts w:cs="Arial"/>
            <w:b/>
            <w:color w:val="000000" w:themeColor="text1"/>
          </w:rPr>
          <w:delText>1</w:delText>
        </w:r>
        <w:r w:rsidR="009B342C" w:rsidRPr="000B2734" w:rsidDel="000224A8">
          <w:rPr>
            <w:rFonts w:cs="Arial"/>
            <w:b/>
            <w:color w:val="000000" w:themeColor="text1"/>
          </w:rPr>
          <w:delText>2</w:delText>
        </w:r>
      </w:del>
      <w:r w:rsidR="003A3DF2" w:rsidRPr="000B2734">
        <w:rPr>
          <w:rFonts w:cs="Arial"/>
          <w:b/>
          <w:color w:val="000000" w:themeColor="text1"/>
        </w:rPr>
        <w:t xml:space="preserve"> bodov</w:t>
      </w:r>
      <w:r w:rsidRPr="000B2734">
        <w:rPr>
          <w:rFonts w:cs="Arial"/>
          <w:b/>
          <w:color w:val="000000" w:themeColor="text1"/>
        </w:rPr>
        <w:t>.</w:t>
      </w:r>
    </w:p>
    <w:p w14:paraId="01462F66" w14:textId="37B731CB" w:rsidR="00AD4FD2" w:rsidRPr="00B64CBF" w:rsidRDefault="00AD4FD2">
      <w:pPr>
        <w:rPr>
          <w:rFonts w:cs="Arial"/>
          <w:color w:val="000000" w:themeColor="text1"/>
        </w:rPr>
      </w:pPr>
      <w:r w:rsidRPr="00B64CBF">
        <w:rPr>
          <w:rFonts w:cs="Arial"/>
          <w:color w:val="000000" w:themeColor="text1"/>
        </w:rPr>
        <w:br w:type="page"/>
      </w:r>
    </w:p>
    <w:p w14:paraId="4724A012" w14:textId="77777777" w:rsidR="003A4F25" w:rsidRPr="00B64CBF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F66A50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631DAE8D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B64CBF" w14:paraId="7405775F" w14:textId="77777777" w:rsidTr="002A456A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B64CBF" w:rsidRDefault="003A4F25" w:rsidP="002A456A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B64CBF" w:rsidRDefault="003A4F25" w:rsidP="002A456A">
            <w:pPr>
              <w:spacing w:before="120" w:after="120"/>
              <w:ind w:firstLine="28"/>
            </w:pPr>
            <w:r w:rsidRPr="00B64CBF">
              <w:t>Integrovaný regionálny operačný program</w:t>
            </w:r>
          </w:p>
        </w:tc>
      </w:tr>
      <w:tr w:rsidR="003A4F25" w:rsidRPr="00B64CBF" w14:paraId="41867233" w14:textId="77777777" w:rsidTr="002A456A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B64CBF" w:rsidRDefault="003A4F25" w:rsidP="002A456A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B64CBF" w:rsidRDefault="003A4F25" w:rsidP="002A456A">
            <w:pPr>
              <w:spacing w:before="120" w:after="120"/>
              <w:ind w:firstLine="28"/>
            </w:pPr>
            <w:r w:rsidRPr="00B64CBF">
              <w:t>5. Miestny rozvoj vedený komunitou</w:t>
            </w:r>
          </w:p>
        </w:tc>
      </w:tr>
      <w:tr w:rsidR="003A4F25" w:rsidRPr="00B64CBF" w14:paraId="0BC641D4" w14:textId="77777777" w:rsidTr="002A456A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B64CBF" w:rsidRDefault="003A4F25" w:rsidP="002A456A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B64CBF" w:rsidRDefault="003A4F25" w:rsidP="002A456A">
            <w:pPr>
              <w:tabs>
                <w:tab w:val="left" w:pos="8545"/>
              </w:tabs>
              <w:spacing w:before="120" w:after="120"/>
              <w:ind w:firstLine="28"/>
            </w:pPr>
            <w:r w:rsidRPr="00B64CBF">
              <w:t>5.1 Záväzné investície v rámci stratégií miestneho rozvoja vedeného komunitou</w:t>
            </w:r>
            <w:r w:rsidRPr="00B64CBF">
              <w:tab/>
            </w:r>
          </w:p>
        </w:tc>
      </w:tr>
      <w:tr w:rsidR="003A4F25" w:rsidRPr="00B64CBF" w14:paraId="0EE6FF8D" w14:textId="77777777" w:rsidTr="002A456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B64CBF" w:rsidRDefault="003A4F25" w:rsidP="002A456A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B64CBF" w:rsidRDefault="00A512A1" w:rsidP="002A456A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B64CB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B64CBF" w14:paraId="661AC20A" w14:textId="77777777" w:rsidTr="002A456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B64CBF" w:rsidRDefault="003A4F25" w:rsidP="002A456A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583D3210" w:rsidR="003A4F25" w:rsidRPr="00B64CBF" w:rsidRDefault="00594B6B" w:rsidP="002A456A">
            <w:pPr>
              <w:spacing w:before="120" w:after="120"/>
            </w:pPr>
            <w:r w:rsidRPr="00B64CBF">
              <w:t xml:space="preserve">Miestna akčná skupina </w:t>
            </w:r>
            <w:r w:rsidR="00651EF3">
              <w:t>ROŇAVA, o.z.</w:t>
            </w:r>
          </w:p>
        </w:tc>
      </w:tr>
      <w:tr w:rsidR="003A4F25" w:rsidRPr="00B64CBF" w14:paraId="1BFA5DDC" w14:textId="77777777" w:rsidTr="002A456A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B64CBF" w:rsidRDefault="003A4F25" w:rsidP="002A456A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71F6703D" w:rsidR="003A4F25" w:rsidRPr="00B64CBF" w:rsidRDefault="00A512A1" w:rsidP="002A456A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977B9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6EEF7538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B64CBF" w:rsidRDefault="003A4F25" w:rsidP="003A4F25">
      <w:pPr>
        <w:spacing w:before="120" w:after="120" w:line="240" w:lineRule="auto"/>
        <w:ind w:left="426"/>
        <w:jc w:val="both"/>
      </w:pPr>
      <w:r w:rsidRPr="00B64CBF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Pr="00B64CBF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702683C4" w14:textId="77777777" w:rsidR="003A4F25" w:rsidRPr="00B64CBF" w:rsidRDefault="003A4F25" w:rsidP="003A4F25">
      <w:pPr>
        <w:pStyle w:val="Odsekzoznamu"/>
        <w:ind w:left="426"/>
        <w:jc w:val="both"/>
        <w:rPr>
          <w:rFonts w:asciiTheme="minorHAnsi" w:hAnsiTheme="minorHAnsi"/>
        </w:rPr>
      </w:pPr>
      <w:r w:rsidRPr="00B64CBF">
        <w:rPr>
          <w:rFonts w:asciiTheme="minorHAnsi" w:hAnsiTheme="minorHAnsi"/>
        </w:rPr>
        <w:t>Rozlišovacie kritériá sú:</w:t>
      </w:r>
    </w:p>
    <w:p w14:paraId="58F4BD55" w14:textId="77777777" w:rsidR="006B103E" w:rsidRDefault="006B103E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Hodnota Value for Money,</w:t>
      </w:r>
    </w:p>
    <w:p w14:paraId="79EF63F2" w14:textId="143876A4" w:rsidR="006B103E" w:rsidRPr="006B103E" w:rsidRDefault="003A4F25" w:rsidP="006B103E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B64CBF">
        <w:rPr>
          <w:rFonts w:asciiTheme="minorHAnsi" w:hAnsiTheme="minorHAnsi"/>
        </w:rPr>
        <w:t>Posúdenie vplyvu a dopadu pro</w:t>
      </w:r>
      <w:r w:rsidR="00D92987">
        <w:rPr>
          <w:rFonts w:asciiTheme="minorHAnsi" w:hAnsiTheme="minorHAnsi"/>
        </w:rPr>
        <w:t>jektu na plnenie stratégi</w:t>
      </w:r>
      <w:ins w:id="17" w:author="Autor">
        <w:r w:rsidR="007A75B4">
          <w:rPr>
            <w:rFonts w:asciiTheme="minorHAnsi" w:hAnsiTheme="minorHAnsi"/>
          </w:rPr>
          <w:t>e</w:t>
        </w:r>
      </w:ins>
      <w:bookmarkStart w:id="18" w:name="_GoBack"/>
      <w:bookmarkEnd w:id="18"/>
      <w:del w:id="19" w:author="Autor">
        <w:r w:rsidR="00D92987" w:rsidDel="007A75B4">
          <w:rPr>
            <w:rFonts w:asciiTheme="minorHAnsi" w:hAnsiTheme="minorHAnsi"/>
          </w:rPr>
          <w:delText>u</w:delText>
        </w:r>
      </w:del>
      <w:r w:rsidR="00D92987">
        <w:rPr>
          <w:rFonts w:asciiTheme="minorHAnsi" w:hAnsiTheme="minorHAnsi"/>
        </w:rPr>
        <w:t xml:space="preserve"> CLLD</w:t>
      </w:r>
    </w:p>
    <w:p w14:paraId="36B0C110" w14:textId="77777777" w:rsidR="00AB508A" w:rsidRPr="00B64CBF" w:rsidRDefault="00AB508A" w:rsidP="003A4F25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1BA7A37F" w14:textId="77777777" w:rsidR="006B103E" w:rsidRPr="004A2B30" w:rsidRDefault="006B103E" w:rsidP="006B103E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r w:rsidRPr="004A2B30">
        <w:rPr>
          <w:rFonts w:asciiTheme="minorHAnsi" w:hAnsiTheme="minorHAnsi" w:cstheme="minorHAnsi"/>
          <w:b/>
          <w:lang w:val="sk-SK"/>
        </w:rPr>
        <w:t>Value for money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6B103E" w:rsidRPr="004A2B30" w14:paraId="2681F94F" w14:textId="77777777" w:rsidTr="00F66A5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0937ED39" w14:textId="77777777" w:rsidR="006B103E" w:rsidRPr="004A2B30" w:rsidRDefault="006B103E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41944C05" w14:textId="77777777" w:rsidR="006B103E" w:rsidRPr="004A2B30" w:rsidRDefault="006B103E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71352B03" w14:textId="77777777" w:rsidR="006B103E" w:rsidRPr="004A2B30" w:rsidRDefault="006B103E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1FC01212" w14:textId="77777777" w:rsidR="006B103E" w:rsidRPr="004A2B30" w:rsidRDefault="006B103E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6B103E" w:rsidRPr="004A2B30" w14:paraId="1D41DC34" w14:textId="77777777" w:rsidTr="00292AF0">
        <w:tc>
          <w:tcPr>
            <w:tcW w:w="3106" w:type="dxa"/>
            <w:vAlign w:val="center"/>
          </w:tcPr>
          <w:p w14:paraId="63460B16" w14:textId="0D748D64" w:rsidR="006B103E" w:rsidRDefault="00F66A50" w:rsidP="00292A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6B103E" w:rsidRPr="004A2B30">
              <w:rPr>
                <w:rFonts w:cstheme="minorHAnsi"/>
              </w:rPr>
              <w:t>.1</w:t>
            </w:r>
          </w:p>
          <w:p w14:paraId="11243E76" w14:textId="5E430511" w:rsidR="006B103E" w:rsidRPr="004A2B30" w:rsidRDefault="00F66A50" w:rsidP="00292A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Komunitné sociálne služby</w:t>
            </w:r>
          </w:p>
        </w:tc>
        <w:tc>
          <w:tcPr>
            <w:tcW w:w="3498" w:type="dxa"/>
            <w:vAlign w:val="center"/>
          </w:tcPr>
          <w:p w14:paraId="70632FB7" w14:textId="0A061121" w:rsidR="006B103E" w:rsidRPr="004A2B30" w:rsidRDefault="00F66A50" w:rsidP="00292AF0">
            <w:pPr>
              <w:jc w:val="center"/>
              <w:rPr>
                <w:rFonts w:cstheme="minorHAnsi"/>
              </w:rPr>
            </w:pPr>
            <w:r w:rsidRPr="00E865A3">
              <w:rPr>
                <w:rFonts w:cstheme="minorHAnsi"/>
              </w:rPr>
              <w:t>C10</w:t>
            </w:r>
            <w:ins w:id="20" w:author="Autor">
              <w:r w:rsidR="003D2A20">
                <w:rPr>
                  <w:rFonts w:cstheme="minorHAnsi"/>
                </w:rPr>
                <w:t>3</w:t>
              </w:r>
            </w:ins>
            <w:del w:id="21" w:author="Autor">
              <w:r w:rsidRPr="00E865A3" w:rsidDel="003D2A20">
                <w:rPr>
                  <w:rFonts w:cstheme="minorHAnsi"/>
                </w:rPr>
                <w:delText>4</w:delText>
              </w:r>
            </w:del>
            <w:r w:rsidRPr="00E865A3">
              <w:rPr>
                <w:rFonts w:cstheme="minorHAnsi"/>
              </w:rPr>
              <w:t xml:space="preserve"> Zvýšená kapacita podporených zariadení sociálnych služieb</w:t>
            </w:r>
          </w:p>
        </w:tc>
        <w:tc>
          <w:tcPr>
            <w:tcW w:w="3035" w:type="dxa"/>
            <w:vAlign w:val="center"/>
          </w:tcPr>
          <w:p w14:paraId="282A811C" w14:textId="3FA89869" w:rsidR="006B103E" w:rsidRPr="004A2B30" w:rsidRDefault="00F66A50" w:rsidP="00292AF0">
            <w:pPr>
              <w:jc w:val="center"/>
              <w:rPr>
                <w:rFonts w:cstheme="minorHAnsi"/>
              </w:rPr>
            </w:pPr>
            <w:r w:rsidRPr="00E865A3">
              <w:rPr>
                <w:rFonts w:cstheme="minorHAnsi"/>
              </w:rPr>
              <w:t>Miesto v sociálnych službách</w:t>
            </w:r>
          </w:p>
        </w:tc>
        <w:tc>
          <w:tcPr>
            <w:tcW w:w="5245" w:type="dxa"/>
            <w:vAlign w:val="center"/>
          </w:tcPr>
          <w:p w14:paraId="01A7CBCB" w14:textId="4F397011" w:rsidR="006B103E" w:rsidRPr="004A2B30" w:rsidRDefault="00F66A50" w:rsidP="00292AF0">
            <w:pPr>
              <w:jc w:val="center"/>
              <w:rPr>
                <w:rFonts w:cstheme="minorHAnsi"/>
              </w:rPr>
            </w:pPr>
            <w:r w:rsidRPr="00E865A3">
              <w:rPr>
                <w:rFonts w:cstheme="minorHAnsi"/>
              </w:rPr>
              <w:t>výška príspevku v EUR na hlavnú aktivitu projektu / Miesto v sociálnych službách</w:t>
            </w:r>
          </w:p>
        </w:tc>
      </w:tr>
    </w:tbl>
    <w:p w14:paraId="02A965E0" w14:textId="77777777" w:rsidR="006B103E" w:rsidRPr="00813F88" w:rsidRDefault="006B103E" w:rsidP="006B103E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37B5FD15" w14:textId="77777777" w:rsidR="006B103E" w:rsidRDefault="006B103E" w:rsidP="006B103E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B67954">
        <w:rPr>
          <w:rFonts w:asciiTheme="minorHAnsi" w:hAnsiTheme="minorHAnsi" w:cstheme="minorHAnsi"/>
          <w:b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B67954">
        <w:rPr>
          <w:rFonts w:asciiTheme="minorHAnsi" w:hAnsiTheme="minorHAnsi" w:cstheme="minorHAnsi"/>
          <w:b/>
        </w:rPr>
        <w:t xml:space="preserve"> CLLD </w:t>
      </w:r>
    </w:p>
    <w:p w14:paraId="288816F6" w14:textId="52BC0E41" w:rsidR="00B41B55" w:rsidRPr="00B41B55" w:rsidRDefault="006B103E" w:rsidP="00F66A50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value for money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43DCB" w14:textId="77777777" w:rsidR="00A512A1" w:rsidRDefault="00A512A1" w:rsidP="006447D5">
      <w:pPr>
        <w:spacing w:after="0" w:line="240" w:lineRule="auto"/>
      </w:pPr>
      <w:r>
        <w:separator/>
      </w:r>
    </w:p>
  </w:endnote>
  <w:endnote w:type="continuationSeparator" w:id="0">
    <w:p w14:paraId="41542570" w14:textId="77777777" w:rsidR="00A512A1" w:rsidRDefault="00A512A1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FA8C61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A75B4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3A5DC" w14:textId="77777777" w:rsidR="00A512A1" w:rsidRDefault="00A512A1" w:rsidP="006447D5">
      <w:pPr>
        <w:spacing w:after="0" w:line="240" w:lineRule="auto"/>
      </w:pPr>
      <w:r>
        <w:separator/>
      </w:r>
    </w:p>
  </w:footnote>
  <w:footnote w:type="continuationSeparator" w:id="0">
    <w:p w14:paraId="5DB4F268" w14:textId="77777777" w:rsidR="00A512A1" w:rsidRDefault="00A512A1" w:rsidP="006447D5">
      <w:pPr>
        <w:spacing w:after="0" w:line="240" w:lineRule="auto"/>
      </w:pPr>
      <w:r>
        <w:continuationSeparator/>
      </w:r>
    </w:p>
  </w:footnote>
  <w:footnote w:id="1">
    <w:p w14:paraId="5A891DEA" w14:textId="312EEB68" w:rsidR="008B0F49" w:rsidRPr="00D2370B" w:rsidRDefault="008B0F49" w:rsidP="008B0F49">
      <w:pPr>
        <w:pStyle w:val="Textpoznmkypodiarou"/>
        <w:jc w:val="both"/>
        <w:rPr>
          <w:szCs w:val="18"/>
        </w:rPr>
      </w:pPr>
      <w:r w:rsidRPr="00D2370B">
        <w:rPr>
          <w:rFonts w:asciiTheme="minorHAnsi" w:hAnsiTheme="minorHAnsi" w:cstheme="minorHAnsi"/>
          <w:szCs w:val="18"/>
          <w:vertAlign w:val="superscript"/>
          <w:lang w:eastAsia="sk-SK"/>
        </w:rPr>
        <w:footnoteRef/>
      </w:r>
      <w:r w:rsidRPr="00D2370B">
        <w:rPr>
          <w:rFonts w:asciiTheme="minorHAnsi" w:hAnsiTheme="minorHAnsi" w:cstheme="minorHAnsi"/>
          <w:szCs w:val="18"/>
          <w:vertAlign w:val="superscript"/>
          <w:lang w:eastAsia="sk-SK"/>
        </w:rPr>
        <w:t xml:space="preserve"> </w:t>
      </w:r>
      <w:r w:rsidRPr="00D2370B">
        <w:rPr>
          <w:rFonts w:asciiTheme="minorHAnsi" w:hAnsiTheme="minorHAnsi" w:cstheme="minorHAnsi"/>
          <w:szCs w:val="18"/>
          <w:lang w:eastAsia="sk-SK"/>
        </w:rPr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3196E48C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FFB08D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2D88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04CA973E" wp14:editId="44257581">
          <wp:simplePos x="0" y="0"/>
          <wp:positionH relativeFrom="column">
            <wp:posOffset>4605020</wp:posOffset>
          </wp:positionH>
          <wp:positionV relativeFrom="paragraph">
            <wp:posOffset>-175895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4D1ECC78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79403776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ins w:id="22" w:author="Autor">
      <w:r w:rsidR="007A75B4">
        <w:rPr>
          <w:rFonts w:ascii="Arial Narrow" w:hAnsi="Arial Narrow" w:cs="Arial"/>
          <w:sz w:val="20"/>
        </w:rPr>
        <w:t>pre</w:t>
      </w:r>
    </w:ins>
    <w:del w:id="23" w:author="Autor">
      <w:r w:rsidRPr="00AD4FD2" w:rsidDel="007A75B4">
        <w:rPr>
          <w:rFonts w:ascii="Arial Narrow" w:hAnsi="Arial Narrow" w:cs="Arial"/>
          <w:sz w:val="20"/>
        </w:rPr>
        <w:delText>na</w:delText>
      </w:r>
    </w:del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A0266EE0"/>
    <w:lvl w:ilvl="0" w:tplc="041B001B">
      <w:start w:val="1"/>
      <w:numFmt w:val="lowerRoman"/>
      <w:lvlText w:val="%1."/>
      <w:lvlJc w:val="righ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1B6"/>
    <w:rsid w:val="0001588A"/>
    <w:rsid w:val="0001660D"/>
    <w:rsid w:val="000166D8"/>
    <w:rsid w:val="000224A8"/>
    <w:rsid w:val="00023B1F"/>
    <w:rsid w:val="00032EAB"/>
    <w:rsid w:val="00033031"/>
    <w:rsid w:val="0003655E"/>
    <w:rsid w:val="00041014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527E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7B9"/>
    <w:rsid w:val="00297E2A"/>
    <w:rsid w:val="002A0697"/>
    <w:rsid w:val="002A0F60"/>
    <w:rsid w:val="002A1BFC"/>
    <w:rsid w:val="002A2C37"/>
    <w:rsid w:val="002A456A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3192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675"/>
    <w:rsid w:val="003269E1"/>
    <w:rsid w:val="003320FE"/>
    <w:rsid w:val="00332619"/>
    <w:rsid w:val="00333D87"/>
    <w:rsid w:val="00334C9E"/>
    <w:rsid w:val="00336872"/>
    <w:rsid w:val="0033778D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2A20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28BB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078A0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0C2"/>
    <w:rsid w:val="00643048"/>
    <w:rsid w:val="0064304C"/>
    <w:rsid w:val="006436E8"/>
    <w:rsid w:val="006447D5"/>
    <w:rsid w:val="00651EF3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103E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2A63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16BCE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A75B4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0F4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12A1"/>
    <w:rsid w:val="00A5497F"/>
    <w:rsid w:val="00A570E9"/>
    <w:rsid w:val="00A60627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54A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6DC7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E704A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107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2370B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66A50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2D88"/>
    <w:rsid w:val="00FD6B82"/>
    <w:rsid w:val="00FD73BF"/>
    <w:rsid w:val="00FE0B3F"/>
    <w:rsid w:val="00FE0EF2"/>
    <w:rsid w:val="00FE4747"/>
    <w:rsid w:val="00FF2B80"/>
    <w:rsid w:val="00FF43BB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3266C0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3266C0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071A"/>
    <w:rsid w:val="00163B11"/>
    <w:rsid w:val="00212C3B"/>
    <w:rsid w:val="003266C0"/>
    <w:rsid w:val="00441871"/>
    <w:rsid w:val="004F1865"/>
    <w:rsid w:val="005A4146"/>
    <w:rsid w:val="005F786B"/>
    <w:rsid w:val="0064041F"/>
    <w:rsid w:val="006B3B1E"/>
    <w:rsid w:val="006C5111"/>
    <w:rsid w:val="0079578D"/>
    <w:rsid w:val="008E6C6C"/>
    <w:rsid w:val="00A2061D"/>
    <w:rsid w:val="00A5504E"/>
    <w:rsid w:val="00A72FB5"/>
    <w:rsid w:val="00AD089D"/>
    <w:rsid w:val="00B20F1E"/>
    <w:rsid w:val="00B874A2"/>
    <w:rsid w:val="00C53F1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EA216-536D-405F-8239-6EA7E1408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2020-01-28T14:22:00Z</dcterms:created>
  <dcterms:modified xsi:type="dcterms:W3CDTF">2021-02-19T11:52:00Z</dcterms:modified>
</cp:coreProperties>
</file>